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A22B5" w14:textId="7E229992" w:rsidR="00362A02" w:rsidRPr="00F83626" w:rsidRDefault="00BF1CBB" w:rsidP="00362A02">
      <w:pPr>
        <w:spacing w:before="300" w:after="300" w:line="240" w:lineRule="auto"/>
        <w:outlineLvl w:val="0"/>
        <w:rPr>
          <w:rFonts w:ascii="Cordia New" w:eastAsia="Times New Roman" w:hAnsi="Cordia New" w:cs="Cordia New"/>
          <w:i/>
          <w:iCs/>
          <w:color w:val="000000"/>
          <w:kern w:val="36"/>
          <w:sz w:val="32"/>
          <w:szCs w:val="32"/>
        </w:rPr>
      </w:pPr>
      <w:r w:rsidRPr="00F83626"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0CC4DA9" wp14:editId="18CC2C8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62050" cy="409575"/>
            <wp:effectExtent l="0" t="0" r="0" b="9525"/>
            <wp:wrapTight wrapText="bothSides">
              <wp:wrapPolygon edited="0">
                <wp:start x="1770" y="0"/>
                <wp:lineTo x="0" y="4019"/>
                <wp:lineTo x="0" y="17079"/>
                <wp:lineTo x="1770" y="21098"/>
                <wp:lineTo x="8144" y="21098"/>
                <wp:lineTo x="21246" y="19088"/>
                <wp:lineTo x="21246" y="3014"/>
                <wp:lineTo x="8144" y="0"/>
                <wp:lineTo x="1770" y="0"/>
              </wp:wrapPolygon>
            </wp:wrapTight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4791">
        <w:rPr>
          <w:rFonts w:ascii="Cordia New" w:eastAsia="Times New Roman" w:hAnsi="Cordia New" w:cs="Cordia New"/>
          <w:i/>
          <w:iCs/>
          <w:color w:val="000000"/>
          <w:kern w:val="36"/>
          <w:sz w:val="32"/>
          <w:szCs w:val="32"/>
        </w:rPr>
        <w:t>Press Release</w:t>
      </w:r>
      <w:r w:rsidR="00362A02" w:rsidRPr="00F83626">
        <w:rPr>
          <w:rFonts w:ascii="Cordia New" w:eastAsia="Times New Roman" w:hAnsi="Cordia New" w:cs="Cordia New" w:hint="cs"/>
          <w:i/>
          <w:iCs/>
          <w:color w:val="000000"/>
          <w:kern w:val="36"/>
          <w:sz w:val="32"/>
          <w:szCs w:val="32"/>
          <w:cs/>
        </w:rPr>
        <w:t xml:space="preserve"> </w:t>
      </w:r>
    </w:p>
    <w:p w14:paraId="4EFF5FE4" w14:textId="77777777" w:rsidR="00DF1BD1" w:rsidRDefault="00DF1BD1" w:rsidP="00DF1BD1">
      <w:pPr>
        <w:spacing w:before="300" w:after="0" w:line="240" w:lineRule="auto"/>
        <w:jc w:val="center"/>
        <w:outlineLvl w:val="0"/>
        <w:rPr>
          <w:rFonts w:ascii="Cordia New" w:eastAsia="Times New Roman" w:hAnsi="Cordia New" w:cs="Cordia New"/>
          <w:b/>
          <w:bCs/>
          <w:color w:val="000000"/>
          <w:kern w:val="36"/>
          <w:sz w:val="32"/>
          <w:szCs w:val="32"/>
        </w:rPr>
      </w:pPr>
    </w:p>
    <w:p w14:paraId="7D981D7A" w14:textId="6DC52D1D" w:rsidR="00413361" w:rsidRPr="006A06C4" w:rsidRDefault="00413361" w:rsidP="006A06C4">
      <w:pPr>
        <w:spacing w:after="0" w:line="240" w:lineRule="auto"/>
        <w:jc w:val="center"/>
        <w:rPr>
          <w:ins w:id="0" w:author="Patima Sinthupinyo" w:date="2021-11-13T14:58:00Z"/>
          <w:rFonts w:ascii="Cordia New" w:hAnsi="Cordia New" w:cs="Cordia New"/>
          <w:b/>
          <w:bCs/>
          <w:color w:val="000000" w:themeColor="text1"/>
          <w:sz w:val="40"/>
          <w:szCs w:val="40"/>
          <w:rPrChange w:id="1" w:author="Teerapattara Phanuwongsakorn" w:date="2021-11-13T15:08:00Z">
            <w:rPr>
              <w:ins w:id="2" w:author="Patima Sinthupinyo" w:date="2021-11-13T14:58:00Z"/>
              <w:rFonts w:ascii="Cordia New" w:hAnsi="Cordia New" w:cs="Cordia New"/>
              <w:color w:val="000000" w:themeColor="text1"/>
              <w:sz w:val="32"/>
              <w:szCs w:val="32"/>
            </w:rPr>
          </w:rPrChange>
        </w:rPr>
        <w:pPrChange w:id="3" w:author="Teerapattara Phanuwongsakorn" w:date="2021-11-13T15:08:00Z">
          <w:pPr/>
        </w:pPrChange>
      </w:pPr>
      <w:ins w:id="4" w:author="Patima Sinthupinyo" w:date="2021-11-13T14:58:00Z"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rPrChange w:id="5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</w:rPr>
            </w:rPrChange>
          </w:rPr>
          <w:t xml:space="preserve">SCG listed in the DJSI World </w:t>
        </w:r>
        <w:del w:id="6" w:author="Numpol Limprasert" w:date="2021-11-13T15:03:00Z">
          <w:r w:rsidRPr="006A06C4" w:rsidDel="00E068C2">
            <w:rPr>
              <w:rFonts w:ascii="Cordia New" w:hAnsi="Cordia New" w:cs="Cordia New" w:hint="cs"/>
              <w:b/>
              <w:bCs/>
              <w:color w:val="000000" w:themeColor="text1"/>
              <w:sz w:val="40"/>
              <w:szCs w:val="40"/>
              <w:cs/>
              <w:rPrChange w:id="7" w:author="Teerapattara Phanuwongsakorn" w:date="2021-11-13T15:08:00Z">
                <w:rPr>
                  <w:rFonts w:ascii="Cordia New" w:hAnsi="Cordia New" w:cs="Cordia New" w:hint="cs"/>
                  <w:color w:val="000000" w:themeColor="text1"/>
                  <w:sz w:val="32"/>
                  <w:szCs w:val="32"/>
                  <w:cs/>
                </w:rPr>
              </w:rPrChange>
            </w:rPr>
            <w:delText xml:space="preserve"> </w:delText>
          </w:r>
        </w:del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rPrChange w:id="8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</w:rPr>
            </w:rPrChange>
          </w:rPr>
          <w:t>for 18 consecutive years,</w:t>
        </w:r>
      </w:ins>
    </w:p>
    <w:p w14:paraId="4FAFC755" w14:textId="79BF4248" w:rsidR="00413361" w:rsidRPr="006A06C4" w:rsidDel="006A06C4" w:rsidRDefault="00413361" w:rsidP="006A06C4">
      <w:pPr>
        <w:spacing w:after="0" w:line="240" w:lineRule="auto"/>
        <w:jc w:val="center"/>
        <w:rPr>
          <w:ins w:id="9" w:author="Patima Sinthupinyo" w:date="2021-11-13T14:58:00Z"/>
          <w:del w:id="10" w:author="Teerapattara Phanuwongsakorn" w:date="2021-11-13T15:08:00Z"/>
          <w:rFonts w:ascii="Cordia New" w:hAnsi="Cordia New" w:cs="Cordia New" w:hint="cs"/>
          <w:b/>
          <w:bCs/>
          <w:color w:val="000000" w:themeColor="text1"/>
          <w:sz w:val="40"/>
          <w:szCs w:val="40"/>
          <w:rPrChange w:id="11" w:author="Teerapattara Phanuwongsakorn" w:date="2021-11-13T15:08:00Z">
            <w:rPr>
              <w:ins w:id="12" w:author="Patima Sinthupinyo" w:date="2021-11-13T14:58:00Z"/>
              <w:del w:id="13" w:author="Teerapattara Phanuwongsakorn" w:date="2021-11-13T15:08:00Z"/>
              <w:rFonts w:ascii="Cordia New" w:hAnsi="Cordia New" w:cs="Cordia New"/>
              <w:color w:val="000000" w:themeColor="text1"/>
              <w:sz w:val="32"/>
              <w:szCs w:val="32"/>
            </w:rPr>
          </w:rPrChange>
        </w:rPr>
        <w:pPrChange w:id="14" w:author="Teerapattara Phanuwongsakorn" w:date="2021-11-13T15:08:00Z">
          <w:pPr/>
        </w:pPrChange>
      </w:pPr>
      <w:ins w:id="15" w:author="Patima Sinthupinyo" w:date="2021-11-13T14:58:00Z"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rPrChange w:id="16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</w:rPr>
            </w:rPrChange>
          </w:rPr>
          <w:t>Dedicated for a Better Life and Sustainable World</w:t>
        </w:r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cs/>
            <w:rPrChange w:id="17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  <w:cs/>
              </w:rPr>
            </w:rPrChange>
          </w:rPr>
          <w:t>.</w:t>
        </w:r>
      </w:ins>
      <w:ins w:id="18" w:author="Teerapattara Phanuwongsakorn" w:date="2021-11-13T15:08:00Z">
        <w:r w:rsidR="006A06C4">
          <w:rPr>
            <w:rFonts w:ascii="Cordia New" w:hAnsi="Cordia New" w:cs="Cordia New" w:hint="cs"/>
            <w:b/>
            <w:bCs/>
            <w:color w:val="000000" w:themeColor="text1"/>
            <w:sz w:val="40"/>
            <w:szCs w:val="40"/>
            <w:cs/>
          </w:rPr>
          <w:t xml:space="preserve"> </w:t>
        </w:r>
        <w:r w:rsid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cs/>
          </w:rPr>
          <w:br/>
        </w:r>
      </w:ins>
      <w:bookmarkStart w:id="19" w:name="_GoBack"/>
      <w:bookmarkEnd w:id="19"/>
    </w:p>
    <w:p w14:paraId="56398C4E" w14:textId="77777777" w:rsidR="00413361" w:rsidRPr="006A06C4" w:rsidRDefault="00413361" w:rsidP="006A06C4">
      <w:pPr>
        <w:spacing w:after="0" w:line="240" w:lineRule="auto"/>
        <w:jc w:val="center"/>
        <w:rPr>
          <w:ins w:id="20" w:author="Patima Sinthupinyo" w:date="2021-11-13T14:59:00Z"/>
          <w:rFonts w:ascii="Cordia New" w:hAnsi="Cordia New" w:cs="Cordia New"/>
          <w:b/>
          <w:bCs/>
          <w:color w:val="000000" w:themeColor="text1"/>
          <w:sz w:val="40"/>
          <w:szCs w:val="40"/>
          <w:rPrChange w:id="21" w:author="Teerapattara Phanuwongsakorn" w:date="2021-11-13T15:08:00Z">
            <w:rPr>
              <w:ins w:id="22" w:author="Patima Sinthupinyo" w:date="2021-11-13T14:59:00Z"/>
              <w:rFonts w:ascii="Cordia New" w:hAnsi="Cordia New" w:cs="Cordia New"/>
              <w:color w:val="000000" w:themeColor="text1"/>
              <w:sz w:val="32"/>
              <w:szCs w:val="32"/>
            </w:rPr>
          </w:rPrChange>
        </w:rPr>
        <w:pPrChange w:id="23" w:author="Teerapattara Phanuwongsakorn" w:date="2021-11-13T15:08:00Z">
          <w:pPr>
            <w:spacing w:before="300" w:after="0" w:line="240" w:lineRule="auto"/>
            <w:jc w:val="center"/>
            <w:outlineLvl w:val="0"/>
          </w:pPr>
        </w:pPrChange>
      </w:pPr>
      <w:ins w:id="24" w:author="Patima Sinthupinyo" w:date="2021-11-13T14:58:00Z"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rPrChange w:id="25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</w:rPr>
            </w:rPrChange>
          </w:rPr>
          <w:t>Committing to Net Zero by 2050</w:t>
        </w:r>
        <w:r w:rsidRPr="006A06C4">
          <w:rPr>
            <w:rFonts w:ascii="Cordia New" w:hAnsi="Cordia New" w:cs="Cordia New"/>
            <w:b/>
            <w:bCs/>
            <w:color w:val="000000" w:themeColor="text1"/>
            <w:sz w:val="40"/>
            <w:szCs w:val="40"/>
            <w:cs/>
            <w:rPrChange w:id="26" w:author="Teerapattara Phanuwongsakorn" w:date="2021-11-13T15:08:00Z">
              <w:rPr>
                <w:rFonts w:ascii="Cordia New" w:hAnsi="Cordia New" w:cs="Cordia New"/>
                <w:color w:val="000000" w:themeColor="text1"/>
                <w:sz w:val="32"/>
                <w:szCs w:val="32"/>
                <w:cs/>
              </w:rPr>
            </w:rPrChange>
          </w:rPr>
          <w:t>.</w:t>
        </w:r>
      </w:ins>
    </w:p>
    <w:p w14:paraId="32C7494C" w14:textId="4060A227" w:rsidR="001B2932" w:rsidDel="00413361" w:rsidRDefault="006F567F" w:rsidP="00413361">
      <w:pPr>
        <w:spacing w:before="300" w:after="0" w:line="240" w:lineRule="auto"/>
        <w:jc w:val="center"/>
        <w:outlineLvl w:val="0"/>
        <w:rPr>
          <w:del w:id="27" w:author="Patima Sinthupinyo" w:date="2021-11-13T14:58:00Z"/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</w:pPr>
      <w:del w:id="28" w:author="Patima Sinthupinyo" w:date="2021-11-13T14:58:00Z">
        <w:r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>SCG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  <w:cs/>
          </w:rPr>
          <w:delText>’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>s 18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  <w:vertAlign w:val="superscript"/>
          </w:rPr>
          <w:delText>th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 xml:space="preserve"> Consecutive Year as</w:delText>
        </w:r>
        <w:r w:rsidR="00A1705E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  <w:cs/>
          </w:rPr>
          <w:delText xml:space="preserve"> 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>W</w:delText>
        </w:r>
        <w:r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>orld</w:delText>
        </w:r>
        <w:r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  <w:cs/>
          </w:rPr>
          <w:delText>’</w:delText>
        </w:r>
        <w:r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>s</w:delText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 xml:space="preserve"> Sustainable Organization by DJSI,</w:delText>
        </w:r>
        <w:r w:rsidR="00DF1BD1" w:rsidRPr="00DF1BD1" w:rsidDel="00413361">
          <w:rPr>
            <w:rFonts w:ascii="Cordia New" w:eastAsia="Times New Roman" w:hAnsi="Cordia New" w:cs="Cordia New" w:hint="cs"/>
            <w:b/>
            <w:bCs/>
            <w:color w:val="000000"/>
            <w:kern w:val="36"/>
            <w:sz w:val="36"/>
            <w:szCs w:val="36"/>
            <w:cs/>
          </w:rPr>
          <w:delText xml:space="preserve"> </w:delText>
        </w:r>
        <w:r w:rsidR="00DF1BD1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  <w:cs/>
          </w:rPr>
          <w:br/>
        </w:r>
        <w:r w:rsidR="001B2932" w:rsidRPr="00DF1BD1" w:rsidDel="00413361">
          <w:rPr>
            <w:rFonts w:ascii="Cordia New" w:eastAsia="Times New Roman" w:hAnsi="Cordia New" w:cs="Cordia New"/>
            <w:b/>
            <w:bCs/>
            <w:color w:val="000000"/>
            <w:kern w:val="36"/>
            <w:sz w:val="36"/>
            <w:szCs w:val="36"/>
          </w:rPr>
          <w:delText xml:space="preserve">Dedicated for a Better Life and Sustainable World </w:delText>
        </w:r>
      </w:del>
    </w:p>
    <w:p w14:paraId="5257D01C" w14:textId="77777777" w:rsidR="00DF1BD1" w:rsidRPr="00DF1BD1" w:rsidRDefault="00DF1BD1" w:rsidP="00DF1BD1">
      <w:pPr>
        <w:spacing w:before="300" w:after="0" w:line="240" w:lineRule="auto"/>
        <w:jc w:val="center"/>
        <w:outlineLvl w:val="0"/>
        <w:rPr>
          <w:rFonts w:ascii="Cordia New" w:eastAsia="Times New Roman" w:hAnsi="Cordia New" w:cs="Cordia New"/>
          <w:b/>
          <w:bCs/>
          <w:color w:val="000000"/>
          <w:kern w:val="36"/>
          <w:sz w:val="36"/>
          <w:szCs w:val="36"/>
        </w:rPr>
      </w:pPr>
    </w:p>
    <w:p w14:paraId="76DD19C8" w14:textId="3280953B" w:rsidR="0065448C" w:rsidRDefault="002C4B38">
      <w:pPr>
        <w:spacing w:after="0" w:line="240" w:lineRule="auto"/>
        <w:ind w:firstLine="720"/>
        <w:jc w:val="thaiDistribute"/>
        <w:rPr>
          <w:ins w:id="29" w:author="Numpol Limprasert" w:date="2021-11-13T15:03:00Z"/>
          <w:rFonts w:ascii="Cordia New" w:eastAsia="Times New Roman" w:hAnsi="Cordia New" w:cs="Cordia New"/>
          <w:b/>
          <w:bCs/>
          <w:color w:val="000000"/>
          <w:sz w:val="32"/>
          <w:szCs w:val="32"/>
        </w:rPr>
        <w:pPrChange w:id="30" w:author="Numpol Limprasert" w:date="2021-11-13T15:03:00Z">
          <w:pPr>
            <w:spacing w:after="0" w:line="240" w:lineRule="auto"/>
            <w:ind w:firstLine="720"/>
            <w:jc w:val="thaiDistribute"/>
          </w:pPr>
        </w:pPrChange>
      </w:pPr>
      <w:ins w:id="31" w:author="Patima Sinthupinyo" w:date="2021-11-13T14:46:00Z">
        <w:r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SCG has been 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 xml:space="preserve">evaluated by the Dow Jones Sustainability Indices 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t>(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>DJSI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t xml:space="preserve">) 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>as a global sustainable company in the category of DJSI World and DJSI Emerging Markets in Construction Materials Industry in 2021 for the 18</w:t>
        </w:r>
        <w:r w:rsidRPr="0065448C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vertAlign w:val="superscript"/>
            <w:rPrChange w:id="32" w:author="Numpol Limprasert" w:date="2021-11-13T15:03:00Z">
              <w:rPr>
                <w:rFonts w:ascii="Cordia New" w:eastAsia="Times New Roman" w:hAnsi="Cordia New" w:cs="Cordia New"/>
                <w:b/>
                <w:bCs/>
                <w:color w:val="000000"/>
                <w:sz w:val="32"/>
                <w:szCs w:val="32"/>
              </w:rPr>
            </w:rPrChange>
          </w:rPr>
          <w:t>th</w:t>
        </w:r>
      </w:ins>
      <w:ins w:id="33" w:author="Numpol Limprasert" w:date="2021-11-13T15:03:00Z">
        <w:r w:rsidR="0065448C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t xml:space="preserve"> </w:t>
        </w:r>
      </w:ins>
      <w:ins w:id="34" w:author="Patima Sinthupinyo" w:date="2021-11-13T14:46:00Z">
        <w:del w:id="35" w:author="Numpol Limprasert" w:date="2021-11-13T15:03:00Z">
          <w:r w:rsidRPr="002C4B38" w:rsidDel="0065448C">
            <w:rPr>
              <w:rFonts w:ascii="Cordia New" w:eastAsia="Times New Roman" w:hAnsi="Cordia New" w:cs="Cordia New"/>
              <w:b/>
              <w:bCs/>
              <w:color w:val="000000"/>
              <w:sz w:val="32"/>
              <w:szCs w:val="32"/>
              <w:cs/>
            </w:rPr>
            <w:delText xml:space="preserve"> </w:delText>
          </w:r>
        </w:del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>consecutive year, SCG is the first in ASEAN to have been included as a member of DJSI Since 2004</w:t>
        </w:r>
        <w:r w:rsidRPr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t>.</w:t>
        </w:r>
        <w:r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t xml:space="preserve"> </w:t>
        </w:r>
      </w:ins>
    </w:p>
    <w:p w14:paraId="3C13BE53" w14:textId="1B331175" w:rsidR="00887179" w:rsidDel="002C4B38" w:rsidRDefault="0065448C" w:rsidP="00DF1BD1">
      <w:pPr>
        <w:spacing w:after="0" w:line="240" w:lineRule="auto"/>
        <w:ind w:firstLine="720"/>
        <w:jc w:val="thaiDistribute"/>
        <w:rPr>
          <w:del w:id="36" w:author="Patima Sinthupinyo" w:date="2021-11-13T14:46:00Z"/>
          <w:rFonts w:ascii="Cordia New" w:eastAsia="Times New Roman" w:hAnsi="Cordia New" w:cs="Cordia New"/>
          <w:b/>
          <w:bCs/>
          <w:color w:val="000000"/>
          <w:sz w:val="32"/>
          <w:szCs w:val="32"/>
        </w:rPr>
      </w:pPr>
      <w:ins w:id="37" w:author="Numpol Limprasert" w:date="2021-11-13T15:03:00Z">
        <w:r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tab/>
        </w:r>
      </w:ins>
      <w:del w:id="38" w:author="Patima Sinthupinyo" w:date="2021-11-13T14:46:00Z">
        <w:r w:rsidR="001B2932" w:rsidDel="002C4B38">
          <w:rPr>
            <w:rFonts w:ascii="Cordia New" w:eastAsia="Times New Roman" w:hAnsi="Cordia New" w:cs="Cordia New" w:hint="eastAsia"/>
            <w:b/>
            <w:bCs/>
            <w:color w:val="000000"/>
            <w:sz w:val="32"/>
            <w:szCs w:val="32"/>
          </w:rPr>
          <w:delText>S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CG is </w:delText>
        </w:r>
      </w:del>
      <w:del w:id="39" w:author="Patima Sinthupinyo" w:date="2021-11-13T14:31:00Z">
        <w:r w:rsidR="001B2932" w:rsidDel="007B424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assessed </w:delText>
        </w:r>
      </w:del>
      <w:del w:id="40" w:author="Patima Sinthupinyo" w:date="2021-11-13T14:46:00Z"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and </w:delText>
        </w:r>
        <w:r w:rsid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listed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 in the Dow Jones Sustainability Indices 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>(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DJSI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>)</w:delText>
        </w:r>
        <w:r w:rsidR="0021266B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,</w:delText>
        </w:r>
        <w:r w:rsidR="0021266B" w:rsidRPr="0021266B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 xml:space="preserve"> </w:delText>
        </w:r>
        <w:r w:rsidR="0021266B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entering the 18</w:delText>
        </w:r>
        <w:r w:rsidR="0021266B" w:rsidRP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vertAlign w:val="superscript"/>
          </w:rPr>
          <w:delText>th</w:delText>
        </w:r>
        <w:r w:rsidR="0021266B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 consecutive year,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 as the world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>’</w:delText>
        </w:r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s sustainable organization in the DJSI World </w:delText>
        </w:r>
      </w:del>
      <w:del w:id="41" w:author="Patima Sinthupinyo" w:date="2021-11-13T14:32:00Z">
        <w:r w:rsidR="001B2932" w:rsidDel="007B424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division </w:delText>
        </w:r>
      </w:del>
      <w:del w:id="42" w:author="Patima Sinthupinyo" w:date="2021-11-13T14:46:00Z">
        <w:r w:rsidR="001B2932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for the Construction Materials category</w:delText>
        </w:r>
      </w:del>
      <w:ins w:id="43" w:author="Numpol Limprasert" w:date="2021-11-13T13:40:00Z">
        <w:del w:id="44" w:author="Patima Sinthupinyo" w:date="2021-11-13T14:46:00Z">
          <w:r w:rsidR="002F7944" w:rsidDel="002C4B38">
            <w:rPr>
              <w:rFonts w:ascii="Cordia New" w:eastAsia="Times New Roman" w:hAnsi="Cordia New" w:cs="Cordia New"/>
              <w:b/>
              <w:bCs/>
              <w:color w:val="000000"/>
              <w:sz w:val="32"/>
              <w:szCs w:val="32"/>
            </w:rPr>
            <w:delText>Industry</w:delText>
          </w:r>
        </w:del>
      </w:ins>
      <w:del w:id="45" w:author="Patima Sinthupinyo" w:date="2021-11-13T14:46:00Z">
        <w:r w:rsidR="00EE4425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>.</w:delText>
        </w:r>
        <w:r w:rsid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 SCG is the first company in ASEAN </w:delText>
        </w:r>
        <w:r w:rsidR="0008477D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to be </w:delText>
        </w:r>
        <w:r w:rsid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 xml:space="preserve">selected as a </w:delText>
        </w:r>
      </w:del>
      <w:ins w:id="46" w:author="Numpol Limprasert" w:date="2021-11-13T13:40:00Z">
        <w:del w:id="47" w:author="Patima Sinthupinyo" w:date="2021-11-13T14:46:00Z">
          <w:r w:rsidR="002F7944" w:rsidDel="002C4B38">
            <w:rPr>
              <w:rFonts w:ascii="Cordia New" w:eastAsia="Times New Roman" w:hAnsi="Cordia New" w:cs="Cordia New"/>
              <w:b/>
              <w:bCs/>
              <w:color w:val="000000"/>
              <w:sz w:val="32"/>
              <w:szCs w:val="32"/>
            </w:rPr>
            <w:delText xml:space="preserve">DJSI </w:delText>
          </w:r>
        </w:del>
      </w:ins>
      <w:del w:id="48" w:author="Patima Sinthupinyo" w:date="2021-11-13T14:46:00Z">
        <w:r w:rsid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</w:rPr>
          <w:delText>member since 2004</w:delText>
        </w:r>
        <w:r w:rsidR="00887179" w:rsidDel="002C4B38">
          <w:rPr>
            <w:rFonts w:ascii="Cordia New" w:eastAsia="Times New Roman" w:hAnsi="Cordia New" w:cs="Cordia New"/>
            <w:b/>
            <w:bCs/>
            <w:color w:val="000000"/>
            <w:sz w:val="32"/>
            <w:szCs w:val="32"/>
            <w:cs/>
          </w:rPr>
          <w:delText>.</w:delText>
        </w:r>
      </w:del>
    </w:p>
    <w:p w14:paraId="22831C01" w14:textId="1B4E0B51" w:rsidR="00887179" w:rsidDel="007B4248" w:rsidRDefault="00887179" w:rsidP="00DF1BD1">
      <w:pPr>
        <w:spacing w:after="0" w:line="240" w:lineRule="auto"/>
        <w:ind w:firstLine="720"/>
        <w:jc w:val="thaiDistribute"/>
        <w:rPr>
          <w:del w:id="49" w:author="Patima Sinthupinyo" w:date="2021-11-13T14:36:00Z"/>
          <w:rFonts w:ascii="Cordia New" w:eastAsia="Times New Roman" w:hAnsi="Cordia New" w:cs="Cordia New"/>
          <w:color w:val="000000"/>
          <w:sz w:val="32"/>
          <w:szCs w:val="32"/>
        </w:rPr>
      </w:pPr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SCG strives for the better lives of today and to transcend an even better world </w:t>
      </w:r>
      <w:r w:rsidR="0008477D">
        <w:rPr>
          <w:rFonts w:ascii="Cordia New" w:eastAsia="Times New Roman" w:hAnsi="Cordia New" w:cs="Cordia New"/>
          <w:color w:val="000000"/>
          <w:sz w:val="32"/>
          <w:szCs w:val="32"/>
        </w:rPr>
        <w:t>to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 the next generations</w:t>
      </w:r>
      <w:r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. </w:t>
      </w:r>
      <w:ins w:id="50" w:author="Patima Sinthupinyo" w:date="2021-11-13T14:36:00Z">
        <w:r w:rsidR="007B4248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Aiming to </w:t>
        </w:r>
        <w:r w:rsidR="007B4248">
          <w:rPr>
            <w:rFonts w:ascii="Cordia New" w:hAnsi="Cordia New" w:cs="Cordia New"/>
            <w:sz w:val="32"/>
            <w:szCs w:val="32"/>
          </w:rPr>
          <w:t>achieve</w:t>
        </w:r>
        <w:r w:rsidR="007B4248" w:rsidRPr="006A5D76">
          <w:rPr>
            <w:rFonts w:ascii="Cordia New" w:hAnsi="Cordia New" w:cs="Cordia New"/>
            <w:sz w:val="32"/>
            <w:szCs w:val="32"/>
          </w:rPr>
          <w:t xml:space="preserve"> the Sustainable Development Goals through conducting business with an ESG </w:t>
        </w:r>
        <w:r w:rsidR="007B4248" w:rsidRPr="006A5D76">
          <w:rPr>
            <w:rFonts w:ascii="Cordia New" w:hAnsi="Cordia New" w:cs="Cordia New"/>
            <w:sz w:val="32"/>
            <w:szCs w:val="32"/>
            <w:cs/>
          </w:rPr>
          <w:t>(</w:t>
        </w:r>
        <w:r w:rsidR="007B4248" w:rsidRPr="006A5D76">
          <w:rPr>
            <w:rFonts w:ascii="Cordia New" w:hAnsi="Cordia New" w:cs="Cordia New"/>
            <w:sz w:val="32"/>
            <w:szCs w:val="32"/>
          </w:rPr>
          <w:t>Environmental, Social, and Governance</w:t>
        </w:r>
        <w:r w:rsidR="007B4248" w:rsidRPr="006A5D76">
          <w:rPr>
            <w:rFonts w:ascii="Cordia New" w:hAnsi="Cordia New" w:cs="Cordia New"/>
            <w:sz w:val="32"/>
            <w:szCs w:val="32"/>
            <w:cs/>
          </w:rPr>
          <w:t xml:space="preserve">) </w:t>
        </w:r>
        <w:r w:rsidR="007B4248" w:rsidRPr="006A5D76">
          <w:rPr>
            <w:rFonts w:ascii="Cordia New" w:hAnsi="Cordia New" w:cs="Cordia New"/>
            <w:sz w:val="32"/>
            <w:szCs w:val="32"/>
          </w:rPr>
          <w:t>strategy in a balanced appro</w:t>
        </w:r>
        <w:r w:rsidR="007B4248">
          <w:rPr>
            <w:rFonts w:ascii="Cordia New" w:hAnsi="Cordia New" w:cs="Cordia New"/>
            <w:sz w:val="32"/>
            <w:szCs w:val="32"/>
          </w:rPr>
          <w:t>ach, in line with its promise</w:t>
        </w:r>
      </w:ins>
      <w:ins w:id="51" w:author="Patima Sinthupinyo" w:date="2021-11-13T14:40:00Z">
        <w:r w:rsidR="007B4248">
          <w:rPr>
            <w:rFonts w:ascii="Cordia New" w:hAnsi="Cordia New" w:cs="Cordia New"/>
            <w:sz w:val="32"/>
            <w:szCs w:val="32"/>
          </w:rPr>
          <w:t>d</w:t>
        </w:r>
      </w:ins>
      <w:ins w:id="52" w:author="Patima Sinthupinyo" w:date="2021-11-13T14:36:00Z">
        <w:r w:rsidR="007B4248" w:rsidRPr="006A5D76">
          <w:rPr>
            <w:rFonts w:ascii="Cordia New" w:hAnsi="Cordia New" w:cs="Cordia New"/>
            <w:sz w:val="32"/>
            <w:szCs w:val="32"/>
            <w:cs/>
          </w:rPr>
          <w:t xml:space="preserve"> "</w:t>
        </w:r>
        <w:r w:rsidR="007B4248" w:rsidRPr="006A5D76">
          <w:rPr>
            <w:rFonts w:ascii="Cordia New" w:hAnsi="Cordia New" w:cs="Cordia New"/>
            <w:sz w:val="32"/>
            <w:szCs w:val="32"/>
          </w:rPr>
          <w:t>Passion for Better</w:t>
        </w:r>
        <w:r w:rsidR="007B4248" w:rsidRPr="006A5D76">
          <w:rPr>
            <w:rFonts w:ascii="Cordia New" w:hAnsi="Cordia New" w:cs="Cordia New"/>
            <w:sz w:val="32"/>
            <w:szCs w:val="32"/>
            <w:cs/>
          </w:rPr>
          <w:t>."</w:t>
        </w:r>
      </w:ins>
      <w:del w:id="53" w:author="Patima Sinthupinyo" w:date="2021-11-13T14:36:00Z"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Aiming to achieve a sustainable world, operations are aligned and balanced with the </w:delText>
        </w:r>
        <w:r w:rsidRPr="00F83626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Environmental, Social, Governance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 xml:space="preserve"> (</w:delText>
        </w:r>
        <w:r w:rsidRPr="00F83626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ESG</w:delText>
        </w:r>
        <w:r w:rsidRPr="00F83626"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>)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 xml:space="preserve"> </w:delText>
        </w:r>
      </w:del>
      <w:del w:id="54" w:author="Patima Sinthupinyo" w:date="2021-11-13T14:34:00Z"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notion</w:delText>
        </w:r>
      </w:del>
      <w:del w:id="55" w:author="Patima Sinthupinyo" w:date="2021-11-13T14:36:00Z"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, represented in the 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>“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Passion for Better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 xml:space="preserve">” 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promise</w:delText>
        </w:r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delText>.</w:delText>
        </w:r>
      </w:del>
    </w:p>
    <w:p w14:paraId="1D4E8D38" w14:textId="77777777" w:rsidR="0008477D" w:rsidRDefault="0008477D">
      <w:pPr>
        <w:spacing w:after="0" w:line="240" w:lineRule="auto"/>
        <w:jc w:val="thaiDistribute"/>
        <w:rPr>
          <w:rFonts w:ascii="Cordia New" w:eastAsia="Times New Roman" w:hAnsi="Cordia New" w:cs="Cordia New"/>
          <w:color w:val="000000"/>
          <w:sz w:val="32"/>
          <w:szCs w:val="32"/>
        </w:rPr>
        <w:pPrChange w:id="56" w:author="Patima Sinthupinyo" w:date="2021-11-13T15:00:00Z">
          <w:pPr>
            <w:spacing w:after="0" w:line="240" w:lineRule="auto"/>
            <w:ind w:firstLine="720"/>
            <w:jc w:val="thaiDistribute"/>
          </w:pPr>
        </w:pPrChange>
      </w:pPr>
    </w:p>
    <w:p w14:paraId="20E70C8E" w14:textId="6A8AD538" w:rsidR="00887179" w:rsidRDefault="00887179" w:rsidP="00DF1BD1">
      <w:pPr>
        <w:spacing w:after="0" w:line="240" w:lineRule="auto"/>
        <w:ind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</w:rPr>
      </w:pPr>
      <w:r>
        <w:rPr>
          <w:rFonts w:ascii="Cordia New" w:eastAsia="Times New Roman" w:hAnsi="Cordia New" w:cs="Cordia New" w:hint="eastAsia"/>
          <w:color w:val="000000"/>
          <w:sz w:val="32"/>
          <w:szCs w:val="32"/>
        </w:rPr>
        <w:t>T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he Dow Jones Sustainability Indices </w:t>
      </w:r>
      <w:r>
        <w:rPr>
          <w:rFonts w:ascii="Cordia New" w:eastAsia="Times New Roman" w:hAnsi="Cordia New" w:cs="Cordia New"/>
          <w:color w:val="000000"/>
          <w:sz w:val="32"/>
          <w:szCs w:val="32"/>
          <w:cs/>
        </w:rPr>
        <w:t>(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>DJSI</w:t>
      </w:r>
      <w:r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) 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>is a sustainability index used to evaluate leading companies in sustainable business operations</w:t>
      </w:r>
      <w:r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. 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It evaluates </w:t>
      </w:r>
      <w:r w:rsidR="0008477D">
        <w:rPr>
          <w:rFonts w:ascii="Cordia New" w:eastAsia="Times New Roman" w:hAnsi="Cordia New" w:cs="Cordia New"/>
          <w:color w:val="000000"/>
          <w:sz w:val="32"/>
          <w:szCs w:val="32"/>
        </w:rPr>
        <w:t>operation outcomes</w:t>
      </w:r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 in accordance with the sustainability </w:t>
      </w:r>
      <w:del w:id="57" w:author="Patima Sinthupinyo" w:date="2021-11-13T14:40:00Z">
        <w:r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guidelines </w:delText>
        </w:r>
      </w:del>
      <w:ins w:id="58" w:author="Patima Sinthupinyo" w:date="2021-11-13T14:40:00Z">
        <w:r w:rsidR="007B4248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criterions </w:t>
        </w:r>
      </w:ins>
      <w:r>
        <w:rPr>
          <w:rFonts w:ascii="Cordia New" w:eastAsia="Times New Roman" w:hAnsi="Cordia New" w:cs="Cordia New"/>
          <w:color w:val="000000"/>
          <w:sz w:val="32"/>
          <w:szCs w:val="32"/>
        </w:rPr>
        <w:t xml:space="preserve">in the </w:t>
      </w:r>
      <w:del w:id="59" w:author="Numpol Limprasert" w:date="2021-11-13T13:42:00Z">
        <w:r w:rsidDel="002F7944">
          <w:rPr>
            <w:rFonts w:ascii="Cordia New" w:eastAsia="Times New Roman" w:hAnsi="Cordia New" w:cs="Cordia New"/>
            <w:color w:val="000000"/>
            <w:sz w:val="32"/>
            <w:szCs w:val="32"/>
          </w:rPr>
          <w:delText>econom</w:delText>
        </w:r>
        <w:r w:rsidR="0008477D" w:rsidDel="002F7944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ic, </w:delText>
        </w:r>
      </w:del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>governance</w:t>
      </w:r>
      <w:ins w:id="60" w:author="Patima Sinthupinyo" w:date="2021-11-13T14:42:00Z">
        <w:r w:rsidR="007B4248">
          <w:rPr>
            <w:rFonts w:ascii="Cordia New" w:eastAsia="Times New Roman" w:hAnsi="Cordia New" w:cs="Cordia New" w:hint="cs"/>
            <w:color w:val="000000"/>
            <w:sz w:val="32"/>
            <w:szCs w:val="32"/>
            <w:cs/>
          </w:rPr>
          <w:t xml:space="preserve"> </w:t>
        </w:r>
        <w:r w:rsidR="007B4248">
          <w:rPr>
            <w:rFonts w:ascii="Cordia New" w:eastAsia="Times New Roman" w:hAnsi="Cordia New" w:cs="Cordia New"/>
            <w:color w:val="000000"/>
            <w:sz w:val="32"/>
            <w:szCs w:val="32"/>
          </w:rPr>
          <w:t>&amp;</w:t>
        </w:r>
      </w:ins>
      <w:ins w:id="61" w:author="Numpol Limprasert" w:date="2021-11-13T15:04:00Z">
        <w:r w:rsidR="0065448C">
          <w:rPr>
            <w:rFonts w:ascii="Cordia New" w:eastAsia="Times New Roman" w:hAnsi="Cordia New" w:cs="Cordia New"/>
            <w:color w:val="000000"/>
            <w:sz w:val="32"/>
            <w:szCs w:val="32"/>
            <w:cs/>
          </w:rPr>
          <w:t xml:space="preserve"> </w:t>
        </w:r>
      </w:ins>
      <w:del w:id="62" w:author="Patima Sinthupinyo" w:date="2021-11-13T14:41:00Z">
        <w:r w:rsidR="00EC4438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, </w:delText>
        </w:r>
      </w:del>
      <w:ins w:id="63" w:author="Numpol Limprasert" w:date="2021-11-13T13:42:00Z">
        <w:r w:rsidR="002F7944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economic, </w:t>
        </w:r>
      </w:ins>
      <w:del w:id="64" w:author="Patima Sinthupinyo" w:date="2021-11-13T14:42:00Z">
        <w:r w:rsidR="00EC4438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soci</w:delText>
        </w:r>
        <w:r w:rsidR="0008477D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al</w:delText>
        </w:r>
      </w:del>
      <w:ins w:id="65" w:author="Patima Sinthupinyo" w:date="2021-11-13T14:42:00Z">
        <w:r w:rsidR="007B4248">
          <w:rPr>
            <w:rFonts w:ascii="Cordia New" w:eastAsia="Times New Roman" w:hAnsi="Cordia New" w:cs="Cordia New"/>
            <w:color w:val="000000"/>
            <w:sz w:val="32"/>
            <w:szCs w:val="32"/>
          </w:rPr>
          <w:t>environmental</w:t>
        </w:r>
      </w:ins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, and </w:t>
      </w:r>
      <w:del w:id="66" w:author="Patima Sinthupinyo" w:date="2021-11-13T14:42:00Z">
        <w:r w:rsidR="00EC4438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environment</w:delText>
        </w:r>
        <w:r w:rsidR="007C532A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>al</w:delText>
        </w:r>
        <w:r w:rsidR="0008477D" w:rsidDel="007B424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 facets</w:delText>
        </w:r>
      </w:del>
      <w:ins w:id="67" w:author="Patima Sinthupinyo" w:date="2021-11-13T14:42:00Z">
        <w:r w:rsidR="007B4248">
          <w:rPr>
            <w:rFonts w:ascii="Cordia New" w:eastAsia="Times New Roman" w:hAnsi="Cordia New" w:cs="Cordia New"/>
            <w:color w:val="000000"/>
            <w:sz w:val="32"/>
            <w:szCs w:val="32"/>
          </w:rPr>
          <w:t>social dimensions</w:t>
        </w:r>
      </w:ins>
      <w:r w:rsidR="00EC4438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. 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Operating since 1999, DJSI is the first global sustainability benchmark in which global investment institutions and funds </w:t>
      </w:r>
      <w:r w:rsidR="0008477D">
        <w:rPr>
          <w:rFonts w:ascii="Cordia New" w:eastAsia="Times New Roman" w:hAnsi="Cordia New" w:cs="Cordia New"/>
          <w:color w:val="000000"/>
          <w:sz w:val="32"/>
          <w:szCs w:val="32"/>
        </w:rPr>
        <w:t>seek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 investment information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  <w:cs/>
        </w:rPr>
        <w:t xml:space="preserve">. 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This stems from the trust in </w:t>
      </w:r>
      <w:r w:rsidR="0008477D">
        <w:rPr>
          <w:rFonts w:ascii="Cordia New" w:eastAsia="Times New Roman" w:hAnsi="Cordia New" w:cs="Cordia New"/>
          <w:color w:val="000000"/>
          <w:sz w:val="32"/>
          <w:szCs w:val="32"/>
        </w:rPr>
        <w:t xml:space="preserve">the companies within the 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>DJSI</w:t>
      </w:r>
      <w:r w:rsidR="0008477D">
        <w:rPr>
          <w:rFonts w:ascii="Cordia New" w:eastAsia="Times New Roman" w:hAnsi="Cordia New" w:cs="Cordia New"/>
          <w:color w:val="000000"/>
          <w:sz w:val="32"/>
          <w:szCs w:val="32"/>
        </w:rPr>
        <w:t xml:space="preserve"> for the</w:t>
      </w:r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 ability to generate profitable</w:t>
      </w:r>
      <w:ins w:id="68" w:author="Patima Sinthupinyo" w:date="2021-11-13T14:44:00Z">
        <w:r w:rsidR="002C4B38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, </w:t>
        </w:r>
      </w:ins>
      <w:del w:id="69" w:author="Patima Sinthupinyo" w:date="2021-11-13T14:44:00Z">
        <w:r w:rsidR="00EC4438" w:rsidDel="002C4B38">
          <w:rPr>
            <w:rFonts w:ascii="Cordia New" w:eastAsia="Times New Roman" w:hAnsi="Cordia New" w:cs="Cordia New"/>
            <w:color w:val="000000"/>
            <w:sz w:val="32"/>
            <w:szCs w:val="32"/>
          </w:rPr>
          <w:delText xml:space="preserve"> and </w:delText>
        </w:r>
      </w:del>
      <w:r w:rsidR="00EC4438">
        <w:rPr>
          <w:rFonts w:ascii="Cordia New" w:eastAsia="Times New Roman" w:hAnsi="Cordia New" w:cs="Cordia New"/>
          <w:color w:val="000000"/>
          <w:sz w:val="32"/>
          <w:szCs w:val="32"/>
        </w:rPr>
        <w:t xml:space="preserve">sustainable </w:t>
      </w:r>
      <w:ins w:id="70" w:author="Patima Sinthupinyo" w:date="2021-11-13T14:44:00Z">
        <w:r w:rsidR="002C4B38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and stable </w:t>
        </w:r>
      </w:ins>
      <w:del w:id="71" w:author="Patima Sinthupinyo" w:date="2021-11-13T14:43:00Z">
        <w:r w:rsidR="00EC4438" w:rsidDel="002C4B38">
          <w:rPr>
            <w:rFonts w:ascii="Cordia New" w:eastAsia="Times New Roman" w:hAnsi="Cordia New" w:cs="Cordia New"/>
            <w:color w:val="000000"/>
            <w:sz w:val="32"/>
            <w:szCs w:val="32"/>
          </w:rPr>
          <w:delText>returns to support investors</w:delText>
        </w:r>
      </w:del>
      <w:ins w:id="72" w:author="Patima Sinthupinyo" w:date="2021-11-13T14:43:00Z">
        <w:r w:rsidR="002C4B38">
          <w:rPr>
            <w:rFonts w:ascii="Cordia New" w:eastAsia="Times New Roman" w:hAnsi="Cordia New" w:cs="Cordia New"/>
            <w:color w:val="000000"/>
            <w:sz w:val="32"/>
            <w:szCs w:val="32"/>
          </w:rPr>
          <w:t>value to all stakeholders</w:t>
        </w:r>
      </w:ins>
      <w:ins w:id="73" w:author="Patima Sinthupinyo" w:date="2021-11-13T14:44:00Z">
        <w:r w:rsidR="002C4B38">
          <w:rPr>
            <w:rFonts w:ascii="Cordia New" w:eastAsia="Times New Roman" w:hAnsi="Cordia New" w:cs="Cordia New"/>
            <w:color w:val="000000"/>
            <w:sz w:val="32"/>
            <w:szCs w:val="32"/>
          </w:rPr>
          <w:t xml:space="preserve"> in long term</w:t>
        </w:r>
      </w:ins>
      <w:ins w:id="74" w:author="Patima Sinthupinyo" w:date="2021-11-13T14:43:00Z">
        <w:del w:id="75" w:author="Numpol Limprasert" w:date="2021-11-13T15:04:00Z">
          <w:r w:rsidR="002C4B38" w:rsidDel="0065448C">
            <w:rPr>
              <w:rFonts w:ascii="Cordia New" w:eastAsia="Times New Roman" w:hAnsi="Cordia New" w:cs="Cordia New"/>
              <w:color w:val="000000"/>
              <w:sz w:val="32"/>
              <w:szCs w:val="32"/>
              <w:cs/>
            </w:rPr>
            <w:delText xml:space="preserve"> </w:delText>
          </w:r>
        </w:del>
      </w:ins>
      <w:r w:rsidR="00EE4425">
        <w:rPr>
          <w:rFonts w:ascii="Cordia New" w:eastAsia="Times New Roman" w:hAnsi="Cordia New" w:cs="Cordia New"/>
          <w:color w:val="000000"/>
          <w:sz w:val="32"/>
          <w:szCs w:val="32"/>
          <w:cs/>
        </w:rPr>
        <w:t>.</w:t>
      </w:r>
    </w:p>
    <w:p w14:paraId="78642176" w14:textId="77777777" w:rsidR="00FB4791" w:rsidRPr="00FB4791" w:rsidRDefault="00FB4791" w:rsidP="0008477D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color w:val="000000"/>
          <w:sz w:val="32"/>
          <w:szCs w:val="32"/>
        </w:rPr>
      </w:pPr>
    </w:p>
    <w:p w14:paraId="6B66C624" w14:textId="77777777" w:rsidR="00BF1CBB" w:rsidRPr="00F83626" w:rsidRDefault="00BF1CBB" w:rsidP="00BF1CBB">
      <w:pPr>
        <w:jc w:val="center"/>
        <w:rPr>
          <w:rFonts w:ascii="Cordia New" w:hAnsi="Cordia New" w:cs="Cordia New"/>
          <w:sz w:val="32"/>
          <w:szCs w:val="32"/>
        </w:rPr>
      </w:pPr>
      <w:r w:rsidRPr="00F83626">
        <w:rPr>
          <w:rFonts w:ascii="Cordia New" w:hAnsi="Cordia New" w:cs="Cordia New"/>
          <w:sz w:val="32"/>
          <w:szCs w:val="32"/>
          <w:cs/>
        </w:rPr>
        <w:t>------------------------------------------------------------------------------------------------------------------------</w:t>
      </w:r>
    </w:p>
    <w:sectPr w:rsidR="00BF1CBB" w:rsidRPr="00F836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D2E70" w14:textId="77777777" w:rsidR="00CA4525" w:rsidRDefault="00CA4525" w:rsidP="004316F2">
      <w:pPr>
        <w:spacing w:after="0" w:line="240" w:lineRule="auto"/>
      </w:pPr>
      <w:r>
        <w:separator/>
      </w:r>
    </w:p>
  </w:endnote>
  <w:endnote w:type="continuationSeparator" w:id="0">
    <w:p w14:paraId="62144F51" w14:textId="77777777" w:rsidR="00CA4525" w:rsidRDefault="00CA4525" w:rsidP="0043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0C145" w14:textId="77777777" w:rsidR="004316F2" w:rsidRDefault="00431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57B4B" w14:textId="77777777" w:rsidR="004316F2" w:rsidRDefault="004316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9874" w14:textId="77777777" w:rsidR="004316F2" w:rsidRDefault="00431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8CB02" w14:textId="77777777" w:rsidR="00CA4525" w:rsidRDefault="00CA4525" w:rsidP="004316F2">
      <w:pPr>
        <w:spacing w:after="0" w:line="240" w:lineRule="auto"/>
      </w:pPr>
      <w:r>
        <w:separator/>
      </w:r>
    </w:p>
  </w:footnote>
  <w:footnote w:type="continuationSeparator" w:id="0">
    <w:p w14:paraId="4B7873C7" w14:textId="77777777" w:rsidR="00CA4525" w:rsidRDefault="00CA4525" w:rsidP="0043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2CEE3" w14:textId="77777777" w:rsidR="004316F2" w:rsidRDefault="00431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8487" w14:textId="77777777" w:rsidR="004316F2" w:rsidRDefault="004316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2A007" w14:textId="77777777" w:rsidR="004316F2" w:rsidRDefault="0043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B46CD"/>
    <w:multiLevelType w:val="hybridMultilevel"/>
    <w:tmpl w:val="B636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B5D8C"/>
    <w:multiLevelType w:val="hybridMultilevel"/>
    <w:tmpl w:val="153E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304ED"/>
    <w:multiLevelType w:val="hybridMultilevel"/>
    <w:tmpl w:val="CE541F06"/>
    <w:lvl w:ilvl="0" w:tplc="7D56D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tima Sinthupinyo">
    <w15:presenceInfo w15:providerId="AD" w15:userId="S-1-5-21-2316776558-1228442894-1454488091-1288111"/>
  </w15:person>
  <w15:person w15:author="Teerapattara Phanuwongsakorn">
    <w15:presenceInfo w15:providerId="AD" w15:userId="S-1-5-21-2316776558-1228442894-1454488091-3514"/>
  </w15:person>
  <w15:person w15:author="Numpol Limprasert">
    <w15:presenceInfo w15:providerId="AD" w15:userId="S-1-5-21-2316776558-1228442894-1454488091-12660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F2"/>
    <w:rsid w:val="00034AFB"/>
    <w:rsid w:val="00036EA2"/>
    <w:rsid w:val="000412C9"/>
    <w:rsid w:val="0008477D"/>
    <w:rsid w:val="001262EA"/>
    <w:rsid w:val="0015043F"/>
    <w:rsid w:val="001B2932"/>
    <w:rsid w:val="001B33C3"/>
    <w:rsid w:val="001B7348"/>
    <w:rsid w:val="001D3E63"/>
    <w:rsid w:val="0021266B"/>
    <w:rsid w:val="0023430F"/>
    <w:rsid w:val="00256140"/>
    <w:rsid w:val="00282186"/>
    <w:rsid w:val="00291529"/>
    <w:rsid w:val="00297DCC"/>
    <w:rsid w:val="002A1C29"/>
    <w:rsid w:val="002C4B38"/>
    <w:rsid w:val="002E42CF"/>
    <w:rsid w:val="002F7944"/>
    <w:rsid w:val="00303F24"/>
    <w:rsid w:val="00343B84"/>
    <w:rsid w:val="00362A02"/>
    <w:rsid w:val="003B5FFF"/>
    <w:rsid w:val="003C2DA4"/>
    <w:rsid w:val="003E548A"/>
    <w:rsid w:val="00413361"/>
    <w:rsid w:val="004316F2"/>
    <w:rsid w:val="0043536A"/>
    <w:rsid w:val="00436792"/>
    <w:rsid w:val="004C17F3"/>
    <w:rsid w:val="005034F2"/>
    <w:rsid w:val="005528A3"/>
    <w:rsid w:val="00563718"/>
    <w:rsid w:val="0063159C"/>
    <w:rsid w:val="0063172E"/>
    <w:rsid w:val="0065448C"/>
    <w:rsid w:val="006751EA"/>
    <w:rsid w:val="006815C6"/>
    <w:rsid w:val="00690929"/>
    <w:rsid w:val="006A06C4"/>
    <w:rsid w:val="006A54BC"/>
    <w:rsid w:val="006C1C4F"/>
    <w:rsid w:val="006E6844"/>
    <w:rsid w:val="006F567F"/>
    <w:rsid w:val="0074085B"/>
    <w:rsid w:val="007B4248"/>
    <w:rsid w:val="007C532A"/>
    <w:rsid w:val="007F21E5"/>
    <w:rsid w:val="00846455"/>
    <w:rsid w:val="0086173E"/>
    <w:rsid w:val="0086204F"/>
    <w:rsid w:val="0088271D"/>
    <w:rsid w:val="00887179"/>
    <w:rsid w:val="008C6BEF"/>
    <w:rsid w:val="009543FA"/>
    <w:rsid w:val="00965BE6"/>
    <w:rsid w:val="009B48B5"/>
    <w:rsid w:val="00A1705E"/>
    <w:rsid w:val="00A87544"/>
    <w:rsid w:val="00AB2450"/>
    <w:rsid w:val="00AB74AD"/>
    <w:rsid w:val="00AD5DE5"/>
    <w:rsid w:val="00B01021"/>
    <w:rsid w:val="00B32664"/>
    <w:rsid w:val="00B72499"/>
    <w:rsid w:val="00BF1CBB"/>
    <w:rsid w:val="00C1171B"/>
    <w:rsid w:val="00C152A1"/>
    <w:rsid w:val="00C41AA2"/>
    <w:rsid w:val="00C448C1"/>
    <w:rsid w:val="00C657E5"/>
    <w:rsid w:val="00C72A5B"/>
    <w:rsid w:val="00CA4525"/>
    <w:rsid w:val="00CE515C"/>
    <w:rsid w:val="00D97D6F"/>
    <w:rsid w:val="00DF1BD1"/>
    <w:rsid w:val="00E068C2"/>
    <w:rsid w:val="00E2257C"/>
    <w:rsid w:val="00E25E89"/>
    <w:rsid w:val="00E3094F"/>
    <w:rsid w:val="00E6068C"/>
    <w:rsid w:val="00EB701C"/>
    <w:rsid w:val="00EC4438"/>
    <w:rsid w:val="00EE16A2"/>
    <w:rsid w:val="00EE4425"/>
    <w:rsid w:val="00EE66E9"/>
    <w:rsid w:val="00F575B2"/>
    <w:rsid w:val="00F604B8"/>
    <w:rsid w:val="00F61E8F"/>
    <w:rsid w:val="00F83626"/>
    <w:rsid w:val="00F928CC"/>
    <w:rsid w:val="00FB4791"/>
    <w:rsid w:val="00FD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1B28"/>
  <w15:chartTrackingRefBased/>
  <w15:docId w15:val="{FB123BF5-8370-4595-885F-AD71AE4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F2"/>
  </w:style>
  <w:style w:type="paragraph" w:styleId="Footer">
    <w:name w:val="footer"/>
    <w:basedOn w:val="Normal"/>
    <w:link w:val="Foot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F2"/>
  </w:style>
  <w:style w:type="paragraph" w:styleId="ListParagraph">
    <w:name w:val="List Paragraph"/>
    <w:basedOn w:val="Normal"/>
    <w:uiPriority w:val="34"/>
    <w:qFormat/>
    <w:rsid w:val="00882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3E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E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3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6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D7A8.DF5D4BF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Teerapattara Phanuwongsakorn</cp:lastModifiedBy>
  <cp:revision>4</cp:revision>
  <dcterms:created xsi:type="dcterms:W3CDTF">2021-11-13T08:03:00Z</dcterms:created>
  <dcterms:modified xsi:type="dcterms:W3CDTF">2021-11-13T08:08:00Z</dcterms:modified>
</cp:coreProperties>
</file>